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4E402686" w:rsidR="00F05350" w:rsidRDefault="001048DA" w:rsidP="00266AA7">
      <w:pPr>
        <w:jc w:val="center"/>
      </w:pPr>
      <w:bookmarkStart w:id="0" w:name="_GoBack"/>
      <w:bookmarkEnd w:id="0"/>
      <w:r>
        <w:t>Údaje potrebné na vyhodnotenie podniku v</w:t>
      </w:r>
      <w:r w:rsidR="00802EFF">
        <w:t> </w:t>
      </w:r>
      <w:r>
        <w:t>ťažkostiach</w:t>
      </w:r>
      <w:r w:rsidR="00802EFF">
        <w:t xml:space="preserve"> - ostatní</w:t>
      </w:r>
    </w:p>
    <w:p w14:paraId="4B34CE48" w14:textId="77777777" w:rsidR="001048DA" w:rsidRDefault="001048D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5DF5CC51" w:rsidR="001048DA" w:rsidRDefault="001048DA">
            <w:r>
              <w:t>Dátum účinnosti zmluvy</w:t>
            </w:r>
            <w:r w:rsidR="008938FA">
              <w:t xml:space="preserve"> o poskytnutí NFP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0CB5F316" w14:textId="77777777" w:rsidR="00666E70" w:rsidRDefault="00666E70" w:rsidP="001C75BC">
      <w:pPr>
        <w:jc w:val="both"/>
        <w:rPr>
          <w:b/>
        </w:rPr>
      </w:pPr>
    </w:p>
    <w:p w14:paraId="0D306A1D" w14:textId="4BA82590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1563A1A5" w14:textId="6980AA8A" w:rsidR="001048DA" w:rsidRDefault="001048DA" w:rsidP="001C75BC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nenávratného finančného príspevku</w:t>
      </w:r>
      <w:r w:rsidR="0001730E">
        <w:t xml:space="preserve"> </w:t>
      </w:r>
      <w:r>
        <w:t>k vyššie uvedenému projektu</w:t>
      </w:r>
      <w:r w:rsidR="001C75BC">
        <w:t>:</w:t>
      </w:r>
    </w:p>
    <w:p w14:paraId="2A3CF8E1" w14:textId="266BC264" w:rsidR="001C75BC" w:rsidRDefault="001C75BC" w:rsidP="001C75BC">
      <w:pPr>
        <w:pStyle w:val="Odsekzoznamu"/>
        <w:numPr>
          <w:ilvl w:val="0"/>
          <w:numId w:val="1"/>
        </w:numPr>
        <w:jc w:val="both"/>
      </w:pPr>
      <w:r>
        <w:t xml:space="preserve">na majetok vyššie uvedeného </w:t>
      </w:r>
      <w:r w:rsidR="00352A85">
        <w:t>subjektu</w:t>
      </w:r>
      <w:r w:rsidR="007C623D">
        <w:t xml:space="preserve"> </w:t>
      </w:r>
      <w:r>
        <w:t xml:space="preserve">resp. na </w:t>
      </w:r>
      <w:r w:rsidR="00352A85">
        <w:t>samotný subjekt</w:t>
      </w:r>
      <w:r>
        <w:t>:</w:t>
      </w:r>
    </w:p>
    <w:p w14:paraId="0024A396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nebolo začaté konkurzné konanie</w:t>
      </w:r>
      <w:bookmarkStart w:id="1" w:name="_Ref139531492"/>
      <w:r w:rsidR="007F5F97">
        <w:rPr>
          <w:rStyle w:val="Odkaznapoznmkupodiarou"/>
        </w:rPr>
        <w:footnoteReference w:id="1"/>
      </w:r>
      <w:bookmarkEnd w:id="1"/>
      <w:r>
        <w:t>, ani</w:t>
      </w:r>
    </w:p>
    <w:p w14:paraId="18A46EC9" w14:textId="4A69724B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 vyhlásený konkurz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4A528009" w14:textId="229AC022" w:rsidR="009169BD" w:rsidRDefault="009169BD" w:rsidP="001C75BC">
      <w:pPr>
        <w:pStyle w:val="Odsekzoznamu"/>
        <w:numPr>
          <w:ilvl w:val="1"/>
          <w:numId w:val="1"/>
        </w:numPr>
        <w:jc w:val="both"/>
      </w:pPr>
      <w:r>
        <w:t> nebol v konkurze</w:t>
      </w:r>
      <w:r>
        <w:fldChar w:fldCharType="begin"/>
      </w:r>
      <w:r>
        <w:instrText xml:space="preserve"> NOTEREF _Ref139531492 \f \h </w:instrText>
      </w:r>
      <w:r>
        <w:fldChar w:fldCharType="separate"/>
      </w:r>
      <w:r w:rsidRPr="009169BD">
        <w:rPr>
          <w:rStyle w:val="Odkaznapoznmkupodiarou"/>
        </w:rPr>
        <w:t>1</w:t>
      </w:r>
      <w:r>
        <w:fldChar w:fldCharType="end"/>
      </w:r>
      <w:r>
        <w:t>, ani</w:t>
      </w:r>
    </w:p>
    <w:p w14:paraId="773ADED3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nebolo zastavené konkurzné konanie pre nedostatok majetku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288329A4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 zrušený konkurz pre nedostatok majetku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4AE12E4D" w14:textId="24E69F40" w:rsidR="001C75BC" w:rsidRDefault="001C75BC" w:rsidP="001C75BC">
      <w:pPr>
        <w:pStyle w:val="Odsekzoznamu"/>
        <w:numPr>
          <w:ilvl w:val="0"/>
          <w:numId w:val="1"/>
        </w:numPr>
        <w:jc w:val="both"/>
      </w:pPr>
      <w:r>
        <w:t xml:space="preserve">vyššie uvedený </w:t>
      </w:r>
      <w:r w:rsidR="00352A85">
        <w:t>subjekt</w:t>
      </w:r>
      <w:r>
        <w:t xml:space="preserve"> nie je platobne neschopný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 xml:space="preserve"> ani predlžený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 w:rsidR="00266AA7">
        <w:t>.</w:t>
      </w:r>
    </w:p>
    <w:p w14:paraId="6CA39469" w14:textId="5C1AD2A1" w:rsidR="00666E70" w:rsidRDefault="00666E70" w:rsidP="001C75BC">
      <w:pPr>
        <w:jc w:val="both"/>
        <w:rPr>
          <w:b/>
        </w:rPr>
      </w:pPr>
    </w:p>
    <w:p w14:paraId="0C0F58DC" w14:textId="77777777" w:rsidR="00666E70" w:rsidRDefault="00666E70" w:rsidP="001C75BC">
      <w:pPr>
        <w:jc w:val="both"/>
        <w:rPr>
          <w:b/>
        </w:rPr>
      </w:pPr>
    </w:p>
    <w:p w14:paraId="6ED8E295" w14:textId="3B3B4A71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76039EB5" w:rsidR="001C75BC" w:rsidRDefault="001C75BC" w:rsidP="001C75BC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nenávratného finančného príspevku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03EC6F55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</w:t>
      </w:r>
      <w:r w:rsidR="008938FA">
        <w:t>dňom nadobudnutia účinnosti zmluvy o poskytnutí NFP</w:t>
      </w:r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2077C0CF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8938FA">
        <w:t>dňom nadobudnutia účinnosti zmluvy o poskytnutí NFP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3117F6D7" w14:textId="7F6574F6" w:rsidR="00666E70" w:rsidRDefault="00666E70" w:rsidP="00266AA7">
      <w:pPr>
        <w:jc w:val="both"/>
        <w:rPr>
          <w:b/>
        </w:rPr>
      </w:pPr>
    </w:p>
    <w:p w14:paraId="7244FFEB" w14:textId="77777777" w:rsidR="00666E70" w:rsidRDefault="00666E70" w:rsidP="00266AA7">
      <w:pPr>
        <w:jc w:val="both"/>
        <w:rPr>
          <w:b/>
        </w:rPr>
      </w:pPr>
    </w:p>
    <w:p w14:paraId="2DEAF9B5" w14:textId="5A81654C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61017D7B" w:rsidR="00266AA7" w:rsidRDefault="00266AA7" w:rsidP="00266AA7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nenávratného finančného príspevku k vyššie uvedenému projektu 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5D834789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žiadnej hospodárskej jednotky, alebo</w:t>
      </w:r>
    </w:p>
    <w:p w14:paraId="6AB3F9A3" w14:textId="7CDD2A2E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</w:t>
      </w:r>
      <w:r w:rsidR="00666E70">
        <w:t>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 w:rsidSect="00CE61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892C7" w14:textId="77777777" w:rsidR="006501E2" w:rsidRDefault="006501E2" w:rsidP="001048DA">
      <w:pPr>
        <w:spacing w:after="0" w:line="240" w:lineRule="auto"/>
      </w:pPr>
      <w:r>
        <w:separator/>
      </w:r>
    </w:p>
  </w:endnote>
  <w:endnote w:type="continuationSeparator" w:id="0">
    <w:p w14:paraId="565D77EE" w14:textId="77777777" w:rsidR="006501E2" w:rsidRDefault="006501E2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759FA" w14:textId="77777777" w:rsidR="000236B6" w:rsidRDefault="000236B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DB39C" w14:textId="77777777" w:rsidR="000236B6" w:rsidRDefault="000236B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073C0" w14:textId="77777777" w:rsidR="000236B6" w:rsidRDefault="000236B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0E323" w14:textId="77777777" w:rsidR="006501E2" w:rsidRDefault="006501E2" w:rsidP="001048DA">
      <w:pPr>
        <w:spacing w:after="0" w:line="240" w:lineRule="auto"/>
      </w:pPr>
      <w:r>
        <w:separator/>
      </w:r>
    </w:p>
  </w:footnote>
  <w:footnote w:type="continuationSeparator" w:id="0">
    <w:p w14:paraId="050F6CF7" w14:textId="77777777" w:rsidR="006501E2" w:rsidRDefault="006501E2" w:rsidP="001048DA">
      <w:pPr>
        <w:spacing w:after="0" w:line="240" w:lineRule="auto"/>
      </w:pPr>
      <w:r>
        <w:continuationSeparator/>
      </w:r>
    </w:p>
  </w:footnote>
  <w:footnote w:id="1">
    <w:p w14:paraId="69F9B56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Zákon č. 7/2005 Z. z. o konkurze a reštrukturalizácii a o zmene a doplnení niektorých zákonov v znení neskorších predpisov</w:t>
      </w:r>
    </w:p>
  </w:footnote>
  <w:footnote w:id="2">
    <w:p w14:paraId="2BB262EE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Ú. v. EÚ C 249, 31.7.2014, s. 1 – 28</w:t>
      </w:r>
    </w:p>
  </w:footnote>
  <w:footnote w:id="3">
    <w:p w14:paraId="758A04B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12DC8" w14:textId="77777777" w:rsidR="000236B6" w:rsidRDefault="000236B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44CC8BEB" w:rsidR="001048DA" w:rsidRDefault="00AC44F4" w:rsidP="001048DA">
    <w:pPr>
      <w:pStyle w:val="Hlavika"/>
      <w:jc w:val="right"/>
    </w:pPr>
    <w:r>
      <w:t xml:space="preserve">Príloha č. </w:t>
    </w:r>
    <w:r w:rsidR="00652402">
      <w:t>7</w:t>
    </w:r>
    <w:r w:rsidR="00802EFF">
      <w:t>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1EF7" w14:textId="38DB8312" w:rsidR="00CE61A1" w:rsidRDefault="00AC44F4" w:rsidP="00CE61A1">
    <w:pPr>
      <w:pStyle w:val="Hlavika"/>
      <w:jc w:val="right"/>
    </w:pPr>
    <w:r>
      <w:t xml:space="preserve">Príloha č. </w:t>
    </w:r>
    <w:ins w:id="2" w:author="Autor">
      <w:r w:rsidR="00692F39">
        <w:t>4</w:t>
      </w:r>
    </w:ins>
    <w:del w:id="3" w:author="Autor">
      <w:r w:rsidR="005B1EE1" w:rsidDel="00D40DFD">
        <w:delText>7</w:delText>
      </w:r>
    </w:del>
    <w:r w:rsidR="00CE61A1">
      <w:t>c</w:t>
    </w:r>
  </w:p>
  <w:p w14:paraId="4932E07E" w14:textId="77777777" w:rsidR="00CE61A1" w:rsidRDefault="00CE61A1" w:rsidP="00CE61A1">
    <w:pPr>
      <w:pStyle w:val="Hlavika"/>
      <w:jc w:val="right"/>
    </w:pPr>
  </w:p>
  <w:p w14:paraId="3FDB17DE" w14:textId="6138C007" w:rsidR="00CE61A1" w:rsidRDefault="00CE61A1" w:rsidP="00CE61A1">
    <w:pPr>
      <w:pStyle w:val="Hlavika"/>
      <w:jc w:val="right"/>
    </w:pPr>
    <w:r>
      <w:rPr>
        <w:noProof/>
        <w:lang w:eastAsia="sk-SK"/>
      </w:rPr>
      <w:drawing>
        <wp:inline distT="0" distB="0" distL="0" distR="0" wp14:anchorId="3528A5B7" wp14:editId="1907F46D">
          <wp:extent cx="5759450" cy="520700"/>
          <wp:effectExtent l="0" t="0" r="0" b="0"/>
          <wp:docPr id="1" name="Obrázok 1" descr="loga PSK_MHSR_EU_horizont_financovany_21.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loga PSK_MHSR_EU_horizont_financovany_21.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089C81" w14:textId="77777777" w:rsidR="00CE61A1" w:rsidRDefault="00CE61A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tNaALuK3nEsAAAA"/>
  </w:docVars>
  <w:rsids>
    <w:rsidRoot w:val="001048DA"/>
    <w:rsid w:val="0001730E"/>
    <w:rsid w:val="000236B6"/>
    <w:rsid w:val="001048DA"/>
    <w:rsid w:val="001C75BC"/>
    <w:rsid w:val="00266AA7"/>
    <w:rsid w:val="00352A85"/>
    <w:rsid w:val="0041479D"/>
    <w:rsid w:val="004C209E"/>
    <w:rsid w:val="004C67D0"/>
    <w:rsid w:val="00552EEC"/>
    <w:rsid w:val="005B1EE1"/>
    <w:rsid w:val="005F794C"/>
    <w:rsid w:val="00635855"/>
    <w:rsid w:val="006501E2"/>
    <w:rsid w:val="00652402"/>
    <w:rsid w:val="00666E70"/>
    <w:rsid w:val="00692F39"/>
    <w:rsid w:val="006D4740"/>
    <w:rsid w:val="007C1EB7"/>
    <w:rsid w:val="007C623D"/>
    <w:rsid w:val="007F5F97"/>
    <w:rsid w:val="00802EFF"/>
    <w:rsid w:val="0084563D"/>
    <w:rsid w:val="008938FA"/>
    <w:rsid w:val="008D626E"/>
    <w:rsid w:val="009169BD"/>
    <w:rsid w:val="009D2C46"/>
    <w:rsid w:val="00A66D7A"/>
    <w:rsid w:val="00AC44F4"/>
    <w:rsid w:val="00AE3CBB"/>
    <w:rsid w:val="00C7671A"/>
    <w:rsid w:val="00CA4D7F"/>
    <w:rsid w:val="00CE61A1"/>
    <w:rsid w:val="00D40DFD"/>
    <w:rsid w:val="00F8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925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39363-50F2-4710-B6D3-5A1D481E0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2025-10-03T07:29:00Z</dcterms:created>
  <dcterms:modified xsi:type="dcterms:W3CDTF">2025-10-03T07:29:00Z</dcterms:modified>
</cp:coreProperties>
</file>